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D32" w:rsidRDefault="009C4D32" w:rsidP="009C4D32">
      <w:pPr>
        <w:pStyle w:val="Standarduser"/>
        <w:jc w:val="both"/>
        <w:rPr>
          <w:ins w:id="0" w:author="System3.mso" w:date="2019-12-05T17:47:00Z"/>
          <w:rFonts w:ascii="Times New Roman" w:hAnsi="Times New Roman" w:cs="Times New Roman"/>
          <w:color w:val="000000"/>
        </w:rPr>
        <w:pPrChange w:id="1" w:author="System3.mso" w:date="2019-12-05T17:46:00Z">
          <w:pPr>
            <w:pStyle w:val="Standarduser"/>
          </w:pPr>
        </w:pPrChange>
      </w:pPr>
      <w:r w:rsidRPr="009C4D32">
        <w:rPr>
          <w:rFonts w:ascii="Times New Roman" w:hAnsi="Times New Roman" w:cs="Times New Roman"/>
          <w:b/>
          <w:bCs/>
          <w:color w:val="000000"/>
        </w:rPr>
        <w:t xml:space="preserve">Background: </w:t>
      </w:r>
      <w:r w:rsidRPr="009C4D32">
        <w:rPr>
          <w:rFonts w:ascii="Times New Roman" w:hAnsi="Times New Roman" w:cs="Times New Roman"/>
          <w:color w:val="000000"/>
        </w:rPr>
        <w:t xml:space="preserve">The prevalence of pressure ulcers in patients admitted in hospitals for an extended period of </w:t>
      </w:r>
      <w:r w:rsidRPr="009C4D32">
        <w:rPr>
          <w:rFonts w:ascii="Times New Roman" w:hAnsi="Times New Roman" w:cs="Times New Roman"/>
          <w:color w:val="000000"/>
          <w:rPrChange w:id="2" w:author="System3.mso" w:date="2019-12-05T17:46:00Z">
            <w:rPr>
              <w:rFonts w:ascii="Arial" w:hAnsi="Arial" w:cs="Arial"/>
              <w:color w:val="000000"/>
              <w:sz w:val="28"/>
            </w:rPr>
          </w:rPrChange>
        </w:rPr>
        <w:t>time leads to several health implications and affects the quality of life of all patients.      The importance of nursing</w:t>
      </w:r>
      <w:r w:rsidRPr="009C4D32">
        <w:rPr>
          <w:rFonts w:ascii="Times New Roman" w:hAnsi="Times New Roman" w:cs="Times New Roman"/>
          <w:color w:val="000000"/>
          <w:rPrChange w:id="3" w:author="System3.mso" w:date="2019-12-05T17:46:00Z">
            <w:rPr>
              <w:rFonts w:ascii="Times New Roman" w:hAnsi="Times New Roman" w:cs="Times New Roman"/>
              <w:color w:val="000000"/>
              <w:sz w:val="28"/>
            </w:rPr>
          </w:rPrChange>
        </w:rPr>
        <w:t xml:space="preserve"> </w:t>
      </w:r>
      <w:r w:rsidRPr="009C4D32">
        <w:rPr>
          <w:rFonts w:ascii="Times New Roman" w:hAnsi="Times New Roman" w:cs="Times New Roman"/>
          <w:color w:val="000000"/>
        </w:rPr>
        <w:t xml:space="preserve">documentation of the progression of pressure ulcers and associated factors impacts the health, finances and the social </w:t>
      </w:r>
      <w:r w:rsidRPr="00FF407A">
        <w:rPr>
          <w:rFonts w:ascii="Times New Roman" w:hAnsi="Times New Roman" w:cs="Times New Roman"/>
          <w:color w:val="000000"/>
        </w:rPr>
        <w:t>well-being of patients with prolonged hospitalizations.</w:t>
      </w:r>
    </w:p>
    <w:p w:rsidR="00FF407A" w:rsidRPr="00FF407A" w:rsidRDefault="00FF407A" w:rsidP="009C4D32">
      <w:pPr>
        <w:pStyle w:val="Standarduser"/>
        <w:jc w:val="both"/>
        <w:rPr>
          <w:rFonts w:ascii="Times New Roman" w:hAnsi="Times New Roman" w:cs="Times New Roman"/>
          <w:b/>
          <w:bCs/>
          <w:color w:val="000000"/>
        </w:rPr>
        <w:pPrChange w:id="4" w:author="System3.mso" w:date="2019-12-05T17:46:00Z">
          <w:pPr>
            <w:pStyle w:val="Standarduser"/>
          </w:pPr>
        </w:pPrChange>
      </w:pPr>
    </w:p>
    <w:p w:rsidR="009C4D32" w:rsidRDefault="009C4D32" w:rsidP="009C4D32">
      <w:pPr>
        <w:pStyle w:val="Standarduser"/>
        <w:jc w:val="both"/>
        <w:rPr>
          <w:ins w:id="5" w:author="System3.mso" w:date="2019-12-05T17:47:00Z"/>
          <w:rFonts w:ascii="Times New Roman" w:hAnsi="Times New Roman" w:cs="Times New Roman"/>
          <w:color w:val="000000"/>
        </w:rPr>
        <w:pPrChange w:id="6" w:author="System3.mso" w:date="2019-12-05T17:46:00Z">
          <w:pPr>
            <w:pStyle w:val="Standarduser"/>
          </w:pPr>
        </w:pPrChange>
      </w:pPr>
      <w:r w:rsidRPr="009C4D32">
        <w:rPr>
          <w:rFonts w:ascii="Times New Roman" w:hAnsi="Times New Roman" w:cs="Times New Roman"/>
          <w:b/>
          <w:bCs/>
          <w:color w:val="000000"/>
          <w:rPrChange w:id="7" w:author="System3.mso" w:date="2019-12-05T17:46:00Z">
            <w:rPr>
              <w:rFonts w:ascii="Times New Roman" w:hAnsi="Times New Roman" w:cs="Times New Roman"/>
              <w:b/>
              <w:bCs/>
              <w:color w:val="000000"/>
            </w:rPr>
          </w:rPrChange>
        </w:rPr>
        <w:t xml:space="preserve">Objective: </w:t>
      </w:r>
      <w:r w:rsidRPr="009C4D32">
        <w:rPr>
          <w:rFonts w:ascii="Times New Roman" w:hAnsi="Times New Roman" w:cs="Times New Roman"/>
          <w:color w:val="000000"/>
          <w:rPrChange w:id="8" w:author="System3.mso" w:date="2019-12-05T17:46:00Z">
            <w:rPr>
              <w:rFonts w:ascii="Times New Roman" w:hAnsi="Times New Roman" w:cs="Times New Roman"/>
              <w:color w:val="000000"/>
            </w:rPr>
          </w:rPrChange>
        </w:rPr>
        <w:t>This article aims to review the published literature to identify the current status of the quality of nursing documentation on pressure ulcers; to assess the role of nursing documentation intervention on the treatment modules of pressure ulcers; to analyse the quality of the interventions and nursing documentation on nursing practices and patient outcomes; and to explore the factors that influences the occurrence of pressure ulcers in prolonged hospitalizations.</w:t>
      </w:r>
    </w:p>
    <w:p w:rsidR="00FF407A" w:rsidRPr="00FF407A" w:rsidRDefault="00FF407A" w:rsidP="009C4D32">
      <w:pPr>
        <w:pStyle w:val="Standarduser"/>
        <w:jc w:val="both"/>
        <w:rPr>
          <w:rFonts w:ascii="Times New Roman" w:hAnsi="Times New Roman" w:cs="Times New Roman"/>
          <w:b/>
          <w:bCs/>
          <w:color w:val="000000"/>
        </w:rPr>
        <w:pPrChange w:id="9" w:author="System3.mso" w:date="2019-12-05T17:46:00Z">
          <w:pPr>
            <w:pStyle w:val="Standarduser"/>
          </w:pPr>
        </w:pPrChange>
      </w:pPr>
    </w:p>
    <w:p w:rsidR="009C4D32" w:rsidRDefault="009C4D32" w:rsidP="009C4D32">
      <w:pPr>
        <w:pStyle w:val="Standarduser"/>
        <w:jc w:val="both"/>
        <w:rPr>
          <w:ins w:id="10" w:author="System3.mso" w:date="2019-12-05T17:47:00Z"/>
          <w:rFonts w:ascii="Times New Roman" w:hAnsi="Times New Roman" w:cs="Times New Roman"/>
          <w:color w:val="000000"/>
        </w:rPr>
        <w:pPrChange w:id="11" w:author="System3.mso" w:date="2019-12-05T17:46:00Z">
          <w:pPr>
            <w:pStyle w:val="Standarduser"/>
            <w:jc w:val="center"/>
          </w:pPr>
        </w:pPrChange>
      </w:pPr>
      <w:r w:rsidRPr="00FF407A">
        <w:rPr>
          <w:rFonts w:ascii="Times New Roman" w:hAnsi="Times New Roman" w:cs="Times New Roman"/>
          <w:b/>
          <w:bCs/>
          <w:color w:val="000000"/>
        </w:rPr>
        <w:t xml:space="preserve">Methods: </w:t>
      </w:r>
      <w:r w:rsidRPr="009C4D32">
        <w:rPr>
          <w:rFonts w:ascii="Times New Roman" w:hAnsi="Times New Roman" w:cs="Times New Roman"/>
          <w:color w:val="000000"/>
          <w:rPrChange w:id="12" w:author="System3.mso" w:date="2019-12-05T17:46:00Z">
            <w:rPr>
              <w:rFonts w:ascii="Times New Roman" w:hAnsi="Times New Roman" w:cs="Times New Roman"/>
              <w:color w:val="000000"/>
            </w:rPr>
          </w:rPrChange>
        </w:rPr>
        <w:t>Several articles in English from electronic sources like  ScienceDirect</w:t>
      </w:r>
      <w:bookmarkStart w:id="13" w:name="_GoBack"/>
      <w:bookmarkEnd w:id="13"/>
      <w:r w:rsidRPr="009C4D32">
        <w:rPr>
          <w:rFonts w:ascii="Times New Roman" w:hAnsi="Times New Roman" w:cs="Times New Roman"/>
          <w:color w:val="000000"/>
          <w:rPrChange w:id="14" w:author="System3.mso" w:date="2019-12-05T17:46:00Z">
            <w:rPr>
              <w:rFonts w:ascii="Times New Roman" w:hAnsi="Times New Roman" w:cs="Times New Roman"/>
              <w:color w:val="000000"/>
            </w:rPr>
          </w:rPrChange>
        </w:rPr>
        <w:t>, Pub-med, Wiley online library, Scientific Researcher, Journal of Clinical Nursing, SAGE Journals and Cochrane Library from 2009 to 2018 were reviewed by using the keywords “ nursing documentation” and “ pressure ulcers”. Inclusion criteria of the studies were limited to full free text and studies that performed the interventional and qualitative analysis. Studies conducted on the problems that arise due to the progression of pressure ulcers were not included in this review.</w:t>
      </w:r>
    </w:p>
    <w:p w:rsidR="00FF407A" w:rsidRPr="00FF407A" w:rsidRDefault="00FF407A" w:rsidP="009C4D32">
      <w:pPr>
        <w:pStyle w:val="Standarduser"/>
        <w:jc w:val="both"/>
        <w:rPr>
          <w:rFonts w:ascii="Times New Roman" w:hAnsi="Times New Roman" w:cs="Times New Roman"/>
          <w:b/>
          <w:bCs/>
          <w:color w:val="000000"/>
        </w:rPr>
        <w:pPrChange w:id="15" w:author="System3.mso" w:date="2019-12-05T17:46:00Z">
          <w:pPr>
            <w:pStyle w:val="Standarduser"/>
            <w:jc w:val="center"/>
          </w:pPr>
        </w:pPrChange>
      </w:pPr>
    </w:p>
    <w:p w:rsidR="009C4D32" w:rsidRDefault="009C4D32" w:rsidP="009C4D32">
      <w:pPr>
        <w:pStyle w:val="Standarduser"/>
        <w:jc w:val="both"/>
        <w:rPr>
          <w:ins w:id="16" w:author="System3.mso" w:date="2019-12-05T17:47:00Z"/>
          <w:rFonts w:ascii="Times New Roman" w:hAnsi="Times New Roman" w:cs="Times New Roman"/>
          <w:color w:val="000000"/>
        </w:rPr>
        <w:pPrChange w:id="17" w:author="System3.mso" w:date="2019-12-05T17:46:00Z">
          <w:pPr>
            <w:pStyle w:val="Standarduser"/>
          </w:pPr>
        </w:pPrChange>
      </w:pPr>
      <w:r w:rsidRPr="00FF407A">
        <w:rPr>
          <w:rFonts w:ascii="Times New Roman" w:hAnsi="Times New Roman" w:cs="Times New Roman"/>
          <w:b/>
          <w:bCs/>
          <w:i/>
          <w:color w:val="000000"/>
        </w:rPr>
        <w:t xml:space="preserve">Results: </w:t>
      </w:r>
      <w:r w:rsidRPr="009C4D32">
        <w:rPr>
          <w:rFonts w:ascii="Times New Roman" w:hAnsi="Times New Roman" w:cs="Times New Roman"/>
          <w:i/>
          <w:color w:val="000000"/>
          <w:rPrChange w:id="18" w:author="System3.mso" w:date="2019-12-05T17:46:00Z">
            <w:rPr>
              <w:rFonts w:ascii="Times New Roman" w:hAnsi="Times New Roman" w:cs="Times New Roman"/>
              <w:i/>
              <w:color w:val="000000"/>
            </w:rPr>
          </w:rPrChange>
        </w:rPr>
        <w:t>After</w:t>
      </w:r>
      <w:r w:rsidRPr="009C4D32">
        <w:rPr>
          <w:rFonts w:ascii="Times New Roman" w:hAnsi="Times New Roman" w:cs="Times New Roman"/>
          <w:color w:val="000000"/>
          <w:rPrChange w:id="19" w:author="System3.mso" w:date="2019-12-05T17:46:00Z">
            <w:rPr>
              <w:rFonts w:ascii="Times New Roman" w:hAnsi="Times New Roman" w:cs="Times New Roman"/>
              <w:color w:val="000000"/>
            </w:rPr>
          </w:rPrChange>
        </w:rPr>
        <w:t xml:space="preserve"> the removal of duplicated studies, a total of 26 articles were selected and the full texts were read. Finally, nine articles that fulfilled the inclusion and the exclusion criteria were considered. Out of the nine articles, there were three cross-sectional studies, one cross-sectional retrospective study, one qualitative descriptive study, two interventional studies, one interview based study and one randomised trial based study.</w:t>
      </w:r>
    </w:p>
    <w:p w:rsidR="00FF407A" w:rsidRPr="00FF407A" w:rsidRDefault="00FF407A" w:rsidP="009C4D32">
      <w:pPr>
        <w:pStyle w:val="Standarduser"/>
        <w:jc w:val="both"/>
        <w:rPr>
          <w:rFonts w:ascii="Times New Roman" w:hAnsi="Times New Roman" w:cs="Times New Roman"/>
          <w:b/>
          <w:bCs/>
          <w:color w:val="000000"/>
        </w:rPr>
        <w:pPrChange w:id="20" w:author="System3.mso" w:date="2019-12-05T17:46:00Z">
          <w:pPr>
            <w:pStyle w:val="Standarduser"/>
          </w:pPr>
        </w:pPrChange>
      </w:pPr>
    </w:p>
    <w:p w:rsidR="000B76D0" w:rsidRPr="009C4D32" w:rsidRDefault="009C4D32" w:rsidP="009C4D32">
      <w:pPr>
        <w:pStyle w:val="Standarduser"/>
        <w:jc w:val="both"/>
        <w:rPr>
          <w:rFonts w:ascii="Times New Roman" w:hAnsi="Times New Roman" w:cs="Times New Roman"/>
          <w:rPrChange w:id="21" w:author="System3.mso" w:date="2019-12-05T17:46:00Z">
            <w:rPr/>
          </w:rPrChange>
        </w:rPr>
        <w:pPrChange w:id="22" w:author="System3.mso" w:date="2019-12-05T17:46:00Z">
          <w:pPr>
            <w:pStyle w:val="Standarduser"/>
          </w:pPr>
        </w:pPrChange>
      </w:pPr>
      <w:r w:rsidRPr="00FF407A">
        <w:rPr>
          <w:rFonts w:ascii="Times New Roman" w:hAnsi="Times New Roman" w:cs="Times New Roman"/>
          <w:b/>
          <w:bCs/>
          <w:color w:val="000000"/>
        </w:rPr>
        <w:t xml:space="preserve">Conclusion: </w:t>
      </w:r>
      <w:r w:rsidRPr="009C4D32">
        <w:rPr>
          <w:rFonts w:ascii="Times New Roman" w:hAnsi="Times New Roman" w:cs="Times New Roman"/>
          <w:color w:val="000000"/>
          <w:rPrChange w:id="23" w:author="System3.mso" w:date="2019-12-05T17:46:00Z">
            <w:rPr>
              <w:rFonts w:ascii="Times New Roman" w:hAnsi="Times New Roman" w:cs="Times New Roman"/>
              <w:color w:val="000000"/>
            </w:rPr>
          </w:rPrChange>
        </w:rPr>
        <w:t>Nine studies conducted worldwide imply tha</w:t>
      </w:r>
      <w:r w:rsidRPr="009C4D32">
        <w:rPr>
          <w:rFonts w:ascii="Times New Roman" w:hAnsi="Times New Roman" w:cs="Times New Roman"/>
          <w:color w:val="000000"/>
          <w:rPrChange w:id="24" w:author="System3.mso" w:date="2019-12-05T17:46:00Z">
            <w:rPr>
              <w:rFonts w:ascii="Times New Roman" w:hAnsi="Times New Roman" w:cs="Times New Roman"/>
              <w:color w:val="000000"/>
              <w:sz w:val="28"/>
            </w:rPr>
          </w:rPrChange>
        </w:rPr>
        <w:t>t the existing lack of accurate nursing documentation on pressure ulcer is an accepted issue that needs to be resolved. Very few interventional and action research is conducted to determine the impact of standardized nursing documentation on patients</w:t>
      </w:r>
      <w:r w:rsidRPr="009C4D32">
        <w:rPr>
          <w:rFonts w:ascii="Times New Roman" w:hAnsi="Times New Roman" w:cs="Times New Roman"/>
          <w:color w:val="000000"/>
          <w:rPrChange w:id="25" w:author="System3.mso" w:date="2019-12-05T17:46:00Z">
            <w:rPr>
              <w:rFonts w:ascii="Times New Roman" w:hAnsi="Times New Roman" w:cs="Times New Roman"/>
              <w:color w:val="000000"/>
              <w:sz w:val="28"/>
            </w:rPr>
          </w:rPrChange>
        </w:rPr>
        <w:t xml:space="preserve"> suffering from pressure ulcers.</w:t>
      </w:r>
    </w:p>
    <w:sectPr w:rsidR="000B76D0" w:rsidRPr="009C4D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charset w:val="00"/>
    <w:family w:val="roman"/>
    <w:pitch w:val="variable"/>
  </w:font>
  <w:font w:name="Noto Sans CJK SC Regular">
    <w:altName w:val="Times New Roman"/>
    <w:charset w:val="00"/>
    <w:family w:val="auto"/>
    <w:pitch w:val="variable"/>
  </w:font>
  <w:font w:name="Lohit Devanagari">
    <w:altName w:val="Times New Roman"/>
    <w:charset w:val="00"/>
    <w:family w:val="auto"/>
    <w:pitch w:val="default"/>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ystem3.mso">
    <w15:presenceInfo w15:providerId="AD" w15:userId="S-1-5-21-3312805279-403625096-3645284924-11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D32"/>
    <w:rsid w:val="000B76D0"/>
    <w:rsid w:val="009C4D32"/>
    <w:rsid w:val="00B40307"/>
    <w:rsid w:val="00FF40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C5E735-2C75-4B29-9A5D-2ACEF7558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user">
    <w:name w:val="Standard (user)"/>
    <w:rsid w:val="009C4D32"/>
    <w:pPr>
      <w:suppressAutoHyphens/>
      <w:autoSpaceDN w:val="0"/>
      <w:spacing w:after="0" w:line="240" w:lineRule="auto"/>
      <w:textAlignment w:val="baseline"/>
    </w:pPr>
    <w:rPr>
      <w:rFonts w:ascii="Liberation Serif" w:eastAsia="Noto Sans CJK SC Regular" w:hAnsi="Liberation Serif" w:cs="Lohit Devanagari"/>
      <w:kern w:val="3"/>
      <w:sz w:val="24"/>
      <w:szCs w:val="24"/>
      <w:lang w:val="en-IN" w:eastAsia="zh-CN" w:bidi="hi-IN"/>
    </w:rPr>
  </w:style>
  <w:style w:type="paragraph" w:styleId="BalloonText">
    <w:name w:val="Balloon Text"/>
    <w:basedOn w:val="Normal"/>
    <w:link w:val="BalloonTextChar"/>
    <w:uiPriority w:val="99"/>
    <w:semiHidden/>
    <w:unhideWhenUsed/>
    <w:rsid w:val="009C4D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D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333</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System3.mso</dc:creator>
  <cp:keywords/>
  <dc:description/>
  <cp:lastModifiedBy>System3.mso</cp:lastModifiedBy>
  <cp:revision>1</cp:revision>
  <dcterms:created xsi:type="dcterms:W3CDTF">2019-12-05T12:15:00Z</dcterms:created>
  <dcterms:modified xsi:type="dcterms:W3CDTF">2019-12-05T12:34:00Z</dcterms:modified>
</cp:coreProperties>
</file>